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p>
      <w:pPr>
        <w:pStyle w:val="Heading1"/>
      </w:pPr>
      <w:bookmarkStart w:id="21" w:name="with-height-3in-and-width-6in"/>
      <w:r>
        <w:t xml:space="preserve">With height 3in and width 6in:</w:t>
      </w:r>
      <w:bookmarkEnd w:id="21"/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2018-02-23T16:13:05Z</dcterms:created>
  <dcterms:modified xsi:type="dcterms:W3CDTF">2018-02-23T16:13:05Z</dcterms:modified>
</cp:coreProperties>
</file>